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0"/>
        <w:gridCol w:w="6513"/>
        <w:gridCol w:w="1418"/>
      </w:tblGrid>
      <w:tr w:rsidR="00F4063F" w:rsidRPr="00D40452" w:rsidTr="0004521F">
        <w:trPr>
          <w:trHeight w:val="268"/>
        </w:trPr>
        <w:tc>
          <w:tcPr>
            <w:tcW w:w="1000" w:type="dxa"/>
            <w:vMerge w:val="restart"/>
            <w:vAlign w:val="center"/>
          </w:tcPr>
          <w:p w:rsidR="00F4063F" w:rsidRPr="0050404E" w:rsidRDefault="00F62B5E" w:rsidP="0004521F">
            <w:pPr>
              <w:pStyle w:val="Header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>
                  <wp:extent cx="451485" cy="474980"/>
                  <wp:effectExtent l="0" t="0" r="0" b="0"/>
                  <wp:docPr id="1" name="Imagen 1" descr="LOGO ACTU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ACTU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1485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13" w:type="dxa"/>
            <w:vAlign w:val="center"/>
          </w:tcPr>
          <w:p w:rsidR="00F4063F" w:rsidRPr="0050404E" w:rsidRDefault="00D54EAF" w:rsidP="0004521F">
            <w:pPr>
              <w:pStyle w:val="Header"/>
              <w:jc w:val="center"/>
              <w:rPr>
                <w:rFonts w:ascii="Arial Rounded MT Bold" w:hAnsi="Arial Rounded MT Bold"/>
                <w:sz w:val="16"/>
                <w:szCs w:val="16"/>
              </w:rPr>
            </w:pPr>
            <w:r>
              <w:rPr>
                <w:rFonts w:ascii="Arial Rounded MT Bold" w:hAnsi="Arial Rounded MT Bold"/>
                <w:sz w:val="24"/>
                <w:szCs w:val="16"/>
              </w:rPr>
              <w:t>GI</w:t>
            </w:r>
            <w:r w:rsidR="0007577F">
              <w:rPr>
                <w:rFonts w:ascii="Arial Rounded MT Bold" w:hAnsi="Arial Rounded MT Bold"/>
                <w:sz w:val="24"/>
                <w:szCs w:val="16"/>
              </w:rPr>
              <w:t xml:space="preserve"> SCHOOL</w:t>
            </w:r>
          </w:p>
        </w:tc>
        <w:tc>
          <w:tcPr>
            <w:tcW w:w="1418" w:type="dxa"/>
            <w:vAlign w:val="center"/>
          </w:tcPr>
          <w:p w:rsidR="00F4063F" w:rsidRPr="0050404E" w:rsidRDefault="00F4063F" w:rsidP="0004521F">
            <w:pPr>
              <w:pStyle w:val="Header"/>
              <w:jc w:val="center"/>
              <w:rPr>
                <w:sz w:val="16"/>
                <w:szCs w:val="16"/>
              </w:rPr>
            </w:pPr>
            <w:r w:rsidRPr="0050404E">
              <w:rPr>
                <w:sz w:val="16"/>
                <w:szCs w:val="16"/>
              </w:rPr>
              <w:t>SGC-GI- F</w:t>
            </w:r>
            <w:r>
              <w:rPr>
                <w:sz w:val="16"/>
                <w:szCs w:val="16"/>
              </w:rPr>
              <w:t>71</w:t>
            </w:r>
          </w:p>
        </w:tc>
      </w:tr>
      <w:tr w:rsidR="00F4063F" w:rsidRPr="00D40452" w:rsidTr="0004521F">
        <w:trPr>
          <w:trHeight w:val="263"/>
        </w:trPr>
        <w:tc>
          <w:tcPr>
            <w:tcW w:w="1000" w:type="dxa"/>
            <w:vMerge/>
            <w:vAlign w:val="center"/>
          </w:tcPr>
          <w:p w:rsidR="00F4063F" w:rsidRPr="0050404E" w:rsidRDefault="00F4063F" w:rsidP="0004521F">
            <w:pPr>
              <w:pStyle w:val="Header"/>
              <w:jc w:val="center"/>
              <w:rPr>
                <w:noProof/>
                <w:sz w:val="16"/>
                <w:szCs w:val="16"/>
                <w:lang w:eastAsia="es-ES"/>
              </w:rPr>
            </w:pPr>
          </w:p>
        </w:tc>
        <w:tc>
          <w:tcPr>
            <w:tcW w:w="6513" w:type="dxa"/>
            <w:vMerge w:val="restart"/>
            <w:vAlign w:val="center"/>
          </w:tcPr>
          <w:p w:rsidR="00F4063F" w:rsidRDefault="00F4063F" w:rsidP="0004521F">
            <w:pPr>
              <w:jc w:val="center"/>
              <w:rPr>
                <w:rFonts w:ascii="Arial Rounded MT Bold" w:hAnsi="Arial Rounded MT Bold"/>
                <w:sz w:val="22"/>
                <w:szCs w:val="28"/>
                <w:lang w:val="es-CO"/>
              </w:rPr>
            </w:pPr>
            <w:r>
              <w:rPr>
                <w:rFonts w:ascii="Arial Rounded MT Bold" w:hAnsi="Arial Rounded MT Bold"/>
                <w:sz w:val="22"/>
                <w:szCs w:val="28"/>
                <w:lang w:val="es-CO"/>
              </w:rPr>
              <w:t>PLAN DE UNIDAD</w:t>
            </w:r>
          </w:p>
          <w:p w:rsidR="00F4063F" w:rsidRPr="00020F2F" w:rsidRDefault="00700703" w:rsidP="00D57158">
            <w:pPr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22"/>
                <w:szCs w:val="28"/>
                <w:lang w:val="es-CO"/>
              </w:rPr>
              <w:t xml:space="preserve">2012  </w:t>
            </w:r>
            <w:r w:rsidR="00342492">
              <w:rPr>
                <w:rFonts w:ascii="Arial Rounded MT Bold" w:hAnsi="Arial Rounded MT Bold"/>
                <w:sz w:val="22"/>
                <w:szCs w:val="28"/>
                <w:lang w:val="es-CO"/>
              </w:rPr>
              <w:t xml:space="preserve">-  </w:t>
            </w:r>
            <w:r w:rsidR="00F4063F">
              <w:rPr>
                <w:rFonts w:ascii="Arial Rounded MT Bold" w:hAnsi="Arial Rounded MT Bold"/>
                <w:sz w:val="22"/>
                <w:szCs w:val="28"/>
                <w:lang w:val="es-CO"/>
              </w:rPr>
              <w:t>20</w:t>
            </w:r>
            <w:r w:rsidR="00E81829">
              <w:rPr>
                <w:rFonts w:ascii="Arial Rounded MT Bold" w:hAnsi="Arial Rounded MT Bold"/>
                <w:sz w:val="22"/>
                <w:szCs w:val="28"/>
                <w:lang w:val="es-CO"/>
              </w:rPr>
              <w:t>1</w:t>
            </w:r>
            <w:r>
              <w:rPr>
                <w:rFonts w:ascii="Arial Rounded MT Bold" w:hAnsi="Arial Rounded MT Bold"/>
                <w:sz w:val="22"/>
                <w:szCs w:val="28"/>
                <w:lang w:val="es-CO"/>
              </w:rPr>
              <w:t>3</w:t>
            </w:r>
          </w:p>
        </w:tc>
        <w:tc>
          <w:tcPr>
            <w:tcW w:w="1418" w:type="dxa"/>
            <w:vAlign w:val="center"/>
          </w:tcPr>
          <w:p w:rsidR="00F4063F" w:rsidRPr="0050404E" w:rsidRDefault="00F4063F" w:rsidP="0004521F">
            <w:pPr>
              <w:pStyle w:val="Header"/>
              <w:jc w:val="center"/>
              <w:rPr>
                <w:sz w:val="16"/>
                <w:szCs w:val="16"/>
              </w:rPr>
            </w:pPr>
            <w:r w:rsidRPr="0050404E">
              <w:rPr>
                <w:sz w:val="16"/>
                <w:szCs w:val="16"/>
              </w:rPr>
              <w:t>v. 0</w:t>
            </w:r>
            <w:r w:rsidR="00F62B5E">
              <w:rPr>
                <w:sz w:val="16"/>
                <w:szCs w:val="16"/>
              </w:rPr>
              <w:t>3</w:t>
            </w:r>
          </w:p>
        </w:tc>
      </w:tr>
      <w:tr w:rsidR="00F4063F" w:rsidRPr="00D40452" w:rsidTr="0004521F">
        <w:trPr>
          <w:trHeight w:val="262"/>
        </w:trPr>
        <w:tc>
          <w:tcPr>
            <w:tcW w:w="1000" w:type="dxa"/>
            <w:vMerge/>
            <w:vAlign w:val="center"/>
          </w:tcPr>
          <w:p w:rsidR="00F4063F" w:rsidRPr="0050404E" w:rsidRDefault="00F4063F" w:rsidP="0004521F">
            <w:pPr>
              <w:pStyle w:val="Header"/>
              <w:jc w:val="center"/>
              <w:rPr>
                <w:noProof/>
                <w:sz w:val="16"/>
                <w:szCs w:val="16"/>
                <w:lang w:eastAsia="es-ES"/>
              </w:rPr>
            </w:pPr>
          </w:p>
        </w:tc>
        <w:tc>
          <w:tcPr>
            <w:tcW w:w="6513" w:type="dxa"/>
            <w:vMerge/>
            <w:vAlign w:val="center"/>
          </w:tcPr>
          <w:p w:rsidR="00F4063F" w:rsidRDefault="00F4063F" w:rsidP="0004521F">
            <w:pPr>
              <w:jc w:val="center"/>
              <w:rPr>
                <w:rFonts w:ascii="Arial Rounded MT Bold" w:hAnsi="Arial Rounded MT Bold"/>
                <w:sz w:val="28"/>
                <w:szCs w:val="28"/>
                <w:lang w:val="es-CO"/>
              </w:rPr>
            </w:pPr>
          </w:p>
        </w:tc>
        <w:tc>
          <w:tcPr>
            <w:tcW w:w="1418" w:type="dxa"/>
            <w:vAlign w:val="center"/>
          </w:tcPr>
          <w:p w:rsidR="00F4063F" w:rsidRPr="0050404E" w:rsidRDefault="00F62B5E" w:rsidP="0004521F">
            <w:pPr>
              <w:pStyle w:val="Header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August 2010</w:t>
            </w:r>
          </w:p>
        </w:tc>
      </w:tr>
    </w:tbl>
    <w:p w:rsidR="00F4063F" w:rsidRPr="00484E36" w:rsidRDefault="00F4063F" w:rsidP="00F4063F">
      <w:pPr>
        <w:jc w:val="center"/>
        <w:rPr>
          <w:rFonts w:ascii="Arial" w:hAnsi="Arial" w:cs="Arial"/>
          <w:b/>
          <w:sz w:val="22"/>
          <w:szCs w:val="22"/>
        </w:rPr>
      </w:pPr>
    </w:p>
    <w:p w:rsidR="00F4063F" w:rsidRPr="00494151" w:rsidRDefault="00F4063F" w:rsidP="00F4063F">
      <w:pPr>
        <w:rPr>
          <w:rFonts w:ascii="Arial" w:hAnsi="Arial" w:cs="Arial"/>
          <w:b/>
          <w:sz w:val="22"/>
          <w:szCs w:val="22"/>
          <w:lang w:val="es-CO"/>
        </w:rPr>
      </w:pPr>
      <w:r w:rsidRPr="00494151">
        <w:rPr>
          <w:rFonts w:ascii="Arial" w:hAnsi="Arial" w:cs="Arial"/>
          <w:b/>
          <w:sz w:val="22"/>
          <w:szCs w:val="22"/>
          <w:lang w:val="es-CO"/>
        </w:rPr>
        <w:t xml:space="preserve">Asignatura (s): </w:t>
      </w:r>
      <w:r w:rsidR="00F7388E" w:rsidRPr="00494151">
        <w:rPr>
          <w:rFonts w:ascii="Arial" w:hAnsi="Arial" w:cs="Arial"/>
          <w:b/>
          <w:sz w:val="22"/>
          <w:szCs w:val="22"/>
          <w:lang w:val="es-CO"/>
        </w:rPr>
        <w:t>EDUCACIÓNFÍSICA</w:t>
      </w:r>
      <w:r w:rsidR="00F7388E">
        <w:rPr>
          <w:rFonts w:ascii="Arial" w:hAnsi="Arial" w:cs="Arial"/>
          <w:b/>
          <w:sz w:val="22"/>
          <w:szCs w:val="22"/>
          <w:lang w:val="es-CO"/>
        </w:rPr>
        <w:t>.</w:t>
      </w:r>
    </w:p>
    <w:p w:rsidR="00F4063F" w:rsidRPr="005E34C8" w:rsidRDefault="00F4063F" w:rsidP="00F4063F">
      <w:pPr>
        <w:rPr>
          <w:rFonts w:ascii="Arial" w:hAnsi="Arial" w:cs="Arial"/>
          <w:b/>
          <w:sz w:val="22"/>
          <w:szCs w:val="22"/>
          <w:lang w:val="es-CO"/>
        </w:rPr>
      </w:pPr>
      <w:r w:rsidRPr="00484E36">
        <w:rPr>
          <w:rFonts w:ascii="Arial" w:hAnsi="Arial" w:cs="Arial"/>
          <w:b/>
          <w:sz w:val="22"/>
          <w:szCs w:val="22"/>
          <w:lang w:val="es-ES"/>
        </w:rPr>
        <w:t>Grado</w:t>
      </w:r>
      <w:r w:rsidR="00BB4692">
        <w:rPr>
          <w:rFonts w:ascii="Arial" w:hAnsi="Arial" w:cs="Arial"/>
          <w:b/>
          <w:sz w:val="22"/>
          <w:szCs w:val="22"/>
          <w:lang w:val="es-CO"/>
        </w:rPr>
        <w:t xml:space="preserve">: </w:t>
      </w:r>
      <w:r w:rsidRPr="005229AF">
        <w:rPr>
          <w:rFonts w:ascii="Arial" w:hAnsi="Arial" w:cs="Arial"/>
          <w:b/>
          <w:sz w:val="22"/>
          <w:szCs w:val="22"/>
          <w:lang w:val="es-ES"/>
        </w:rPr>
        <w:t>6</w:t>
      </w:r>
      <w:r w:rsidR="00E1531B">
        <w:rPr>
          <w:rFonts w:ascii="Arial" w:hAnsi="Arial" w:cs="Arial"/>
          <w:b/>
          <w:sz w:val="22"/>
          <w:szCs w:val="22"/>
          <w:lang w:val="es-ES"/>
        </w:rPr>
        <w:t>.</w:t>
      </w:r>
      <w:r w:rsidR="00E1531B">
        <w:rPr>
          <w:rFonts w:ascii="Arial" w:hAnsi="Arial" w:cs="Arial"/>
          <w:b/>
          <w:sz w:val="22"/>
          <w:szCs w:val="22"/>
          <w:lang w:val="es-CO"/>
        </w:rPr>
        <w:tab/>
      </w:r>
      <w:r w:rsidR="00E1531B">
        <w:rPr>
          <w:rFonts w:ascii="Arial" w:hAnsi="Arial" w:cs="Arial"/>
          <w:b/>
          <w:sz w:val="22"/>
          <w:szCs w:val="22"/>
          <w:lang w:val="es-CO"/>
        </w:rPr>
        <w:tab/>
      </w:r>
      <w:r w:rsidR="00E1531B">
        <w:rPr>
          <w:rFonts w:ascii="Arial" w:hAnsi="Arial" w:cs="Arial"/>
          <w:b/>
          <w:sz w:val="22"/>
          <w:szCs w:val="22"/>
          <w:lang w:val="es-CO"/>
        </w:rPr>
        <w:tab/>
      </w:r>
      <w:r w:rsidR="00E1531B">
        <w:rPr>
          <w:rFonts w:ascii="Arial" w:hAnsi="Arial" w:cs="Arial"/>
          <w:b/>
          <w:sz w:val="22"/>
          <w:szCs w:val="22"/>
          <w:lang w:val="es-CO"/>
        </w:rPr>
        <w:tab/>
      </w:r>
      <w:r w:rsidR="00E1531B">
        <w:rPr>
          <w:rFonts w:ascii="Arial" w:hAnsi="Arial" w:cs="Arial"/>
          <w:b/>
          <w:sz w:val="22"/>
          <w:szCs w:val="22"/>
          <w:lang w:val="es-CO"/>
        </w:rPr>
        <w:tab/>
      </w:r>
      <w:r w:rsidR="00E1531B">
        <w:rPr>
          <w:rFonts w:ascii="Arial" w:hAnsi="Arial" w:cs="Arial"/>
          <w:b/>
          <w:sz w:val="22"/>
          <w:szCs w:val="22"/>
          <w:lang w:val="es-CO"/>
        </w:rPr>
        <w:tab/>
      </w:r>
      <w:r w:rsidR="00E1531B">
        <w:rPr>
          <w:rFonts w:ascii="Arial" w:hAnsi="Arial" w:cs="Arial"/>
          <w:b/>
          <w:sz w:val="22"/>
          <w:szCs w:val="22"/>
          <w:lang w:val="es-CO"/>
        </w:rPr>
        <w:tab/>
        <w:t xml:space="preserve">TERM. </w:t>
      </w:r>
      <w:r w:rsidRPr="005E34C8">
        <w:rPr>
          <w:rFonts w:ascii="Arial" w:hAnsi="Arial" w:cs="Arial"/>
          <w:b/>
          <w:sz w:val="22"/>
          <w:szCs w:val="22"/>
          <w:lang w:val="es-CO"/>
        </w:rPr>
        <w:t xml:space="preserve"> 1</w:t>
      </w:r>
    </w:p>
    <w:p w:rsidR="00F4063F" w:rsidRPr="00484E36" w:rsidRDefault="00F4063F" w:rsidP="00F4063F">
      <w:pPr>
        <w:rPr>
          <w:rFonts w:ascii="Arial" w:hAnsi="Arial" w:cs="Arial"/>
          <w:b/>
          <w:bCs/>
          <w:sz w:val="22"/>
          <w:szCs w:val="22"/>
          <w:lang w:val="es-ES"/>
        </w:rPr>
      </w:pPr>
      <w:r w:rsidRPr="00484E36">
        <w:rPr>
          <w:rFonts w:ascii="Arial" w:hAnsi="Arial" w:cs="Arial"/>
          <w:b/>
          <w:bCs/>
          <w:sz w:val="22"/>
          <w:szCs w:val="22"/>
          <w:lang w:val="es-ES"/>
        </w:rPr>
        <w:t>Nombre / Tema o Unidad:</w:t>
      </w:r>
      <w:r>
        <w:rPr>
          <w:rFonts w:ascii="Arial" w:hAnsi="Arial" w:cs="Arial"/>
          <w:b/>
          <w:bCs/>
          <w:sz w:val="22"/>
          <w:szCs w:val="22"/>
          <w:lang w:val="es-ES"/>
        </w:rPr>
        <w:t xml:space="preserve"> PATRONES DE LOCOMOCIÓN </w:t>
      </w:r>
    </w:p>
    <w:p w:rsidR="00F4063F" w:rsidRPr="00484E36" w:rsidRDefault="00F4063F" w:rsidP="00F4063F">
      <w:pPr>
        <w:rPr>
          <w:rFonts w:ascii="Arial" w:hAnsi="Arial" w:cs="Arial"/>
          <w:b/>
          <w:bCs/>
          <w:sz w:val="22"/>
          <w:szCs w:val="22"/>
          <w:lang w:val="es-ES"/>
        </w:rPr>
      </w:pPr>
      <w:r w:rsidRPr="00484E36">
        <w:rPr>
          <w:rFonts w:ascii="Arial" w:hAnsi="Arial" w:cs="Arial"/>
          <w:b/>
          <w:bCs/>
          <w:sz w:val="22"/>
          <w:szCs w:val="22"/>
          <w:lang w:val="es-ES"/>
        </w:rPr>
        <w:t xml:space="preserve">Tiempo </w:t>
      </w:r>
      <w:r>
        <w:rPr>
          <w:rFonts w:ascii="Arial" w:hAnsi="Arial" w:cs="Arial"/>
          <w:b/>
          <w:bCs/>
          <w:sz w:val="22"/>
          <w:szCs w:val="22"/>
          <w:lang w:val="es-ES"/>
        </w:rPr>
        <w:t>de duración e</w:t>
      </w:r>
      <w:r w:rsidRPr="00484E36">
        <w:rPr>
          <w:rFonts w:ascii="Arial" w:hAnsi="Arial" w:cs="Arial"/>
          <w:b/>
          <w:bCs/>
          <w:sz w:val="22"/>
          <w:szCs w:val="22"/>
          <w:lang w:val="es-ES"/>
        </w:rPr>
        <w:t>stimado:</w:t>
      </w:r>
      <w:r w:rsidR="00CD3D22"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val="es-ES"/>
        </w:rPr>
        <w:t xml:space="preserve">8 CLASES DE 60 MINUTOS CADA UNA </w:t>
      </w:r>
    </w:p>
    <w:p w:rsidR="00F4063F" w:rsidRPr="00484E36" w:rsidRDefault="00F4063F" w:rsidP="00F4063F">
      <w:pPr>
        <w:rPr>
          <w:rFonts w:ascii="Arial" w:hAnsi="Arial" w:cs="Arial"/>
          <w:b/>
          <w:bCs/>
          <w:sz w:val="22"/>
          <w:szCs w:val="22"/>
          <w:lang w:val="es-ES"/>
        </w:rPr>
      </w:pPr>
      <w:r w:rsidRPr="00484E36">
        <w:rPr>
          <w:rFonts w:ascii="Arial" w:hAnsi="Arial" w:cs="Arial"/>
          <w:b/>
          <w:bCs/>
          <w:sz w:val="22"/>
          <w:szCs w:val="22"/>
          <w:lang w:val="es-ES"/>
        </w:rPr>
        <w:t>Entregado por:</w:t>
      </w:r>
      <w:r w:rsidR="00342492">
        <w:rPr>
          <w:rFonts w:ascii="Arial" w:hAnsi="Arial" w:cs="Arial"/>
          <w:b/>
          <w:bCs/>
          <w:sz w:val="22"/>
          <w:szCs w:val="22"/>
          <w:lang w:val="es-ES"/>
        </w:rPr>
        <w:t xml:space="preserve"> LUIS  GUSTAVO   GARCÍA  ARANGO.</w:t>
      </w:r>
    </w:p>
    <w:p w:rsidR="00EC045F" w:rsidRPr="00484E36" w:rsidRDefault="00EC045F" w:rsidP="00EC045F">
      <w:pPr>
        <w:ind w:firstLine="708"/>
        <w:rPr>
          <w:rFonts w:ascii="Arial" w:hAnsi="Arial" w:cs="Arial"/>
          <w:b/>
          <w:bCs/>
          <w:sz w:val="22"/>
          <w:szCs w:val="22"/>
          <w:lang w:val="es-ES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4538"/>
      </w:tblGrid>
      <w:tr w:rsidR="00EC045F" w:rsidRPr="0051078F" w:rsidTr="00E1371D">
        <w:trPr>
          <w:trHeight w:val="571"/>
        </w:trPr>
        <w:tc>
          <w:tcPr>
            <w:tcW w:w="8928" w:type="dxa"/>
            <w:gridSpan w:val="2"/>
            <w:shd w:val="clear" w:color="auto" w:fill="auto"/>
            <w:vAlign w:val="center"/>
          </w:tcPr>
          <w:p w:rsidR="00BB4692" w:rsidRDefault="00BB4692" w:rsidP="007A631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</w:pPr>
          </w:p>
          <w:p w:rsidR="00EC045F" w:rsidRDefault="00663512" w:rsidP="007A6319">
            <w:pPr>
              <w:jc w:val="both"/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E1371D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>Resumen de la Unidad</w:t>
            </w:r>
            <w:r w:rsidR="00EC045F" w:rsidRPr="00E1371D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 xml:space="preserve">: </w:t>
            </w:r>
            <w:r w:rsidR="00726D2F" w:rsidRPr="00E1371D"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En esta primera unidad </w:t>
            </w:r>
            <w:r w:rsidR="00BB4692"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 </w:t>
            </w:r>
            <w:r w:rsidR="00726D2F" w:rsidRPr="00E1371D"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los estudiantes adquirirán un desarrollo motriz que les permitirá ejecutar los patrones básicos de locomoción </w:t>
            </w:r>
            <w:r w:rsidR="007A6319">
              <w:rPr>
                <w:rFonts w:ascii="Arial" w:hAnsi="Arial" w:cs="Arial"/>
                <w:bCs/>
                <w:sz w:val="22"/>
                <w:szCs w:val="22"/>
                <w:lang w:val="es-ES"/>
              </w:rPr>
              <w:t>y sus  respectivas combinaciones   haciendo  énfasis en los temas que se puedan  desarrollar  de  acuerdo con  los intereses  y necesidades de los  estudiantes.</w:t>
            </w:r>
          </w:p>
          <w:p w:rsidR="00BB4692" w:rsidRPr="00E1371D" w:rsidRDefault="00BB4692" w:rsidP="007A631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</w:tr>
      <w:tr w:rsidR="00EC045F" w:rsidRPr="0051078F" w:rsidTr="00E1371D">
        <w:trPr>
          <w:trHeight w:val="357"/>
        </w:trPr>
        <w:tc>
          <w:tcPr>
            <w:tcW w:w="8928" w:type="dxa"/>
            <w:gridSpan w:val="2"/>
            <w:shd w:val="clear" w:color="auto" w:fill="D9D9D9"/>
            <w:vAlign w:val="center"/>
          </w:tcPr>
          <w:p w:rsidR="00EC045F" w:rsidRPr="00E1371D" w:rsidRDefault="0039468F" w:rsidP="00E1371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E1371D">
              <w:rPr>
                <w:rFonts w:ascii="Arial" w:hAnsi="Arial" w:cs="Arial"/>
                <w:b/>
                <w:sz w:val="22"/>
                <w:szCs w:val="22"/>
                <w:lang w:val="es-ES"/>
              </w:rPr>
              <w:t>ETAPA 1 – IDENTIFICAR LOS RESULTADOS DESEADOS</w:t>
            </w:r>
          </w:p>
        </w:tc>
      </w:tr>
      <w:tr w:rsidR="00EC045F" w:rsidRPr="00E1371D" w:rsidTr="00E1371D">
        <w:trPr>
          <w:trHeight w:val="1336"/>
        </w:trPr>
        <w:tc>
          <w:tcPr>
            <w:tcW w:w="8928" w:type="dxa"/>
            <w:gridSpan w:val="2"/>
            <w:vAlign w:val="center"/>
          </w:tcPr>
          <w:p w:rsidR="007D4D5C" w:rsidRDefault="007D4D5C" w:rsidP="006E2F02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  <w:p w:rsidR="000B74EF" w:rsidRDefault="00726D2F" w:rsidP="006E2F02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proofErr w:type="spellStart"/>
            <w:r w:rsidRPr="00E1371D">
              <w:rPr>
                <w:rFonts w:ascii="Arial" w:hAnsi="Arial" w:cs="Arial"/>
                <w:b/>
                <w:sz w:val="22"/>
                <w:szCs w:val="22"/>
                <w:lang w:val="es-ES"/>
              </w:rPr>
              <w:t>Estandares</w:t>
            </w:r>
            <w:proofErr w:type="spellEnd"/>
            <w:r w:rsidRPr="00E1371D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 y logros</w:t>
            </w:r>
            <w:r w:rsidR="000B74EF" w:rsidRPr="00E1371D">
              <w:rPr>
                <w:rFonts w:ascii="Arial" w:hAnsi="Arial" w:cs="Arial"/>
                <w:b/>
                <w:sz w:val="22"/>
                <w:szCs w:val="22"/>
                <w:lang w:val="es-ES"/>
              </w:rPr>
              <w:t>.</w:t>
            </w:r>
          </w:p>
          <w:p w:rsidR="00DD5B72" w:rsidRDefault="00DD5B72" w:rsidP="006E2F02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  <w:p w:rsidR="00DD5B72" w:rsidRPr="0051078F" w:rsidRDefault="00DD5B72" w:rsidP="006E2F02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616CC3" w:rsidRPr="0051078F" w:rsidRDefault="00616CC3" w:rsidP="00616CC3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51078F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bookmarkStart w:id="0" w:name="_GoBack"/>
            <w:r w:rsidR="0051078F" w:rsidRPr="0051078F">
              <w:rPr>
                <w:rFonts w:ascii="Arial" w:hAnsi="Arial" w:cs="Arial"/>
                <w:lang w:val="es-CO" w:eastAsia="es-CO"/>
              </w:rPr>
              <w:t>Desarrolla procesos motores y capacidades físicas condicionales y coordinativas, para coadyuvar al alcance de los fundamentos técnicos y tácticos de una disciplina deportiva.</w:t>
            </w:r>
          </w:p>
          <w:p w:rsidR="00616CC3" w:rsidRDefault="00616CC3" w:rsidP="00616CC3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  <w:p w:rsidR="00616CC3" w:rsidRPr="0051078F" w:rsidRDefault="00616CC3" w:rsidP="00616CC3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 </w:t>
            </w:r>
            <w:r w:rsidR="0051078F" w:rsidRPr="0051078F">
              <w:rPr>
                <w:rFonts w:ascii="Arial" w:hAnsi="Arial" w:cs="Arial"/>
                <w:lang w:val="es-CO" w:eastAsia="es-CO"/>
              </w:rPr>
              <w:t>Desarrolla capacidades para liderar procesos de convivencia ciudadana, hábitos de vida saludable, respeto por sí mismo y por los demás a través del ejercicio físico la recreación y el deporte.</w:t>
            </w:r>
          </w:p>
          <w:bookmarkEnd w:id="0"/>
          <w:p w:rsidR="00726D2F" w:rsidRPr="00E1371D" w:rsidRDefault="00726D2F" w:rsidP="006E2F02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  <w:p w:rsidR="0044337A" w:rsidRPr="00E1371D" w:rsidDel="00D57158" w:rsidRDefault="0044337A" w:rsidP="006E2F02">
            <w:pPr>
              <w:rPr>
                <w:del w:id="1" w:author="LAPTOP7" w:date="2012-08-02T16:23:00Z"/>
                <w:rFonts w:ascii="Arial" w:hAnsi="Arial" w:cs="Arial"/>
                <w:b/>
                <w:sz w:val="22"/>
                <w:szCs w:val="22"/>
                <w:lang w:val="es-ES"/>
              </w:rPr>
            </w:pPr>
          </w:p>
          <w:p w:rsidR="00EC045F" w:rsidRPr="00E1371D" w:rsidRDefault="00A376D9" w:rsidP="006E2F02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E1371D">
              <w:rPr>
                <w:rFonts w:ascii="Arial" w:hAnsi="Arial" w:cs="Arial"/>
                <w:b/>
                <w:sz w:val="22"/>
                <w:szCs w:val="22"/>
                <w:lang w:val="es-ES"/>
              </w:rPr>
              <w:t>Estándares para la vida.</w:t>
            </w:r>
          </w:p>
          <w:p w:rsidR="000B74EF" w:rsidRPr="00E1371D" w:rsidRDefault="000B74EF" w:rsidP="006E2F02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  <w:p w:rsidR="00832894" w:rsidRPr="00B95A03" w:rsidRDefault="00832894" w:rsidP="00E1371D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B95A03">
              <w:rPr>
                <w:rFonts w:ascii="Arial" w:hAnsi="Arial" w:cs="Arial"/>
                <w:b/>
                <w:sz w:val="22"/>
                <w:szCs w:val="22"/>
                <w:lang w:val="es-ES"/>
              </w:rPr>
              <w:t>APRENDER A APRENDER</w:t>
            </w:r>
          </w:p>
          <w:p w:rsidR="0028313A" w:rsidRPr="00E1371D" w:rsidRDefault="0028313A" w:rsidP="00E1371D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E1371D">
              <w:rPr>
                <w:rFonts w:ascii="Arial" w:hAnsi="Arial" w:cs="Arial"/>
                <w:sz w:val="22"/>
                <w:szCs w:val="22"/>
                <w:lang w:val="es-ES"/>
              </w:rPr>
              <w:t>Los estudiantes se valen de varias estrategias de aprendizaje, habilidades personales y manejo de estrategias de tiempo para aumentar el conocimiento</w:t>
            </w:r>
            <w:r w:rsidR="00BB4692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E1371D">
              <w:rPr>
                <w:rFonts w:ascii="Arial" w:hAnsi="Arial" w:cs="Arial"/>
                <w:sz w:val="22"/>
                <w:szCs w:val="22"/>
                <w:lang w:val="es-ES"/>
              </w:rPr>
              <w:t>aprendizaje.</w:t>
            </w:r>
          </w:p>
          <w:p w:rsidR="0028313A" w:rsidRPr="00E1371D" w:rsidRDefault="0028313A" w:rsidP="00E1371D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E1371D">
              <w:rPr>
                <w:rFonts w:ascii="Arial" w:hAnsi="Arial" w:cs="Arial"/>
                <w:sz w:val="22"/>
                <w:szCs w:val="22"/>
                <w:lang w:val="es-ES"/>
              </w:rPr>
              <w:tab/>
            </w:r>
          </w:p>
          <w:p w:rsidR="0028313A" w:rsidRPr="00E1371D" w:rsidRDefault="0028313A" w:rsidP="00E1371D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E1371D">
              <w:rPr>
                <w:rFonts w:ascii="Arial" w:hAnsi="Arial" w:cs="Arial"/>
                <w:sz w:val="22"/>
                <w:szCs w:val="22"/>
                <w:lang w:val="es-ES"/>
              </w:rPr>
              <w:t>Los estudiantes reflexionan y evalúan su aprendizaje con el propósito de mejorarlo.</w:t>
            </w:r>
          </w:p>
          <w:p w:rsidR="00A93F7A" w:rsidRPr="00E1371D" w:rsidRDefault="00A93F7A" w:rsidP="006E2F02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0B74EF" w:rsidRPr="00BB4692" w:rsidRDefault="000B74EF" w:rsidP="00E1371D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CO"/>
              </w:rPr>
            </w:pPr>
            <w:r w:rsidRPr="00BB4692">
              <w:rPr>
                <w:rFonts w:ascii="Arial" w:hAnsi="Arial" w:cs="Arial"/>
                <w:b/>
                <w:sz w:val="22"/>
                <w:szCs w:val="22"/>
                <w:lang w:val="es-CO"/>
              </w:rPr>
              <w:t>EXPANSIÓN E INTEGRACIÓN DEL CONOCIMIENTO</w:t>
            </w:r>
            <w:r w:rsidR="00BB4692">
              <w:rPr>
                <w:rFonts w:ascii="Arial" w:hAnsi="Arial" w:cs="Arial"/>
                <w:b/>
                <w:sz w:val="22"/>
                <w:szCs w:val="22"/>
                <w:lang w:val="es-CO"/>
              </w:rPr>
              <w:t>.</w:t>
            </w:r>
          </w:p>
          <w:p w:rsidR="000B74EF" w:rsidRPr="00E1371D" w:rsidRDefault="000B74EF" w:rsidP="00E1371D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550B1E" w:rsidRPr="00BB4692" w:rsidRDefault="00550B1E" w:rsidP="00E1371D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CO"/>
              </w:rPr>
            </w:pPr>
            <w:r w:rsidRPr="00BB4692">
              <w:rPr>
                <w:rFonts w:ascii="Arial" w:hAnsi="Arial" w:cs="Arial"/>
                <w:b/>
                <w:sz w:val="22"/>
                <w:szCs w:val="22"/>
                <w:lang w:val="es-CO"/>
              </w:rPr>
              <w:t>DESTREZAS DE COMUNICACIÓN</w:t>
            </w:r>
          </w:p>
          <w:p w:rsidR="00550B1E" w:rsidRPr="00BB4692" w:rsidRDefault="00550B1E" w:rsidP="00E1371D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CO"/>
              </w:rPr>
            </w:pPr>
          </w:p>
          <w:p w:rsidR="00550B1E" w:rsidRPr="00E1371D" w:rsidRDefault="00550B1E" w:rsidP="00E1371D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E1371D">
              <w:rPr>
                <w:rFonts w:ascii="Arial" w:hAnsi="Arial" w:cs="Arial"/>
                <w:sz w:val="22"/>
                <w:szCs w:val="22"/>
                <w:lang w:val="es-ES"/>
              </w:rPr>
              <w:t xml:space="preserve">Se comunican con claridad, propósito y entendimiento/conocimiento de la audiencia. </w:t>
            </w:r>
          </w:p>
          <w:p w:rsidR="00550B1E" w:rsidRPr="00E1371D" w:rsidRDefault="00550B1E" w:rsidP="00E1371D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550B1E" w:rsidRPr="00E1371D" w:rsidRDefault="00550B1E" w:rsidP="00E1371D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E1371D">
              <w:rPr>
                <w:rFonts w:ascii="Arial" w:hAnsi="Arial" w:cs="Arial"/>
                <w:b/>
                <w:sz w:val="22"/>
                <w:szCs w:val="22"/>
                <w:lang w:val="es-ES"/>
              </w:rPr>
              <w:t>HABILIDADES DE PENSAMIENTO Y RAZONAMIENTO</w:t>
            </w:r>
          </w:p>
          <w:p w:rsidR="00550B1E" w:rsidRPr="00E1371D" w:rsidRDefault="00550B1E" w:rsidP="00E1371D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  <w:p w:rsidR="00550B1E" w:rsidRPr="00700703" w:rsidRDefault="00550B1E" w:rsidP="00E1371D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CO"/>
              </w:rPr>
            </w:pPr>
            <w:r w:rsidRPr="00700703">
              <w:rPr>
                <w:rFonts w:ascii="Arial" w:hAnsi="Arial" w:cs="Arial"/>
                <w:b/>
                <w:sz w:val="22"/>
                <w:szCs w:val="22"/>
                <w:lang w:val="es-CO"/>
              </w:rPr>
              <w:t>DESTREZAS INTERPERSONALES Y COOPERATIVAS</w:t>
            </w:r>
          </w:p>
          <w:p w:rsidR="00550B1E" w:rsidRPr="00700703" w:rsidRDefault="00550B1E" w:rsidP="00E1371D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CO"/>
              </w:rPr>
            </w:pPr>
          </w:p>
          <w:p w:rsidR="00550B1E" w:rsidRPr="00E1371D" w:rsidRDefault="00550B1E" w:rsidP="00E1371D">
            <w:pPr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E1371D">
              <w:rPr>
                <w:rFonts w:ascii="Arial" w:hAnsi="Arial" w:cs="Arial"/>
                <w:sz w:val="22"/>
                <w:szCs w:val="22"/>
                <w:lang w:val="es-ES"/>
              </w:rPr>
              <w:t xml:space="preserve">Los estudiantes trabajan efectivamente con otros en diferentes situaciones, </w:t>
            </w:r>
            <w:r w:rsidRPr="00E1371D">
              <w:rPr>
                <w:rFonts w:ascii="Arial" w:hAnsi="Arial" w:cs="Arial"/>
                <w:sz w:val="22"/>
                <w:szCs w:val="22"/>
                <w:lang w:val="es-ES"/>
              </w:rPr>
              <w:lastRenderedPageBreak/>
              <w:t>contribuyendo al planteamiento  y logro de un grupo de metas.</w:t>
            </w:r>
          </w:p>
          <w:p w:rsidR="00550B1E" w:rsidRPr="00E1371D" w:rsidRDefault="00550B1E" w:rsidP="00E1371D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550B1E" w:rsidRPr="00E1371D" w:rsidRDefault="00550B1E" w:rsidP="00E1371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E1371D">
              <w:rPr>
                <w:rFonts w:ascii="Arial" w:hAnsi="Arial" w:cs="Arial"/>
                <w:sz w:val="22"/>
                <w:szCs w:val="22"/>
                <w:lang w:val="es-ES"/>
              </w:rPr>
              <w:t>Manejan y evalúan su comportamiento como miembros de un grupo.</w:t>
            </w:r>
          </w:p>
          <w:p w:rsidR="00550B1E" w:rsidRPr="00E1371D" w:rsidRDefault="00550B1E" w:rsidP="00E1371D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550B1E" w:rsidRPr="00E1371D" w:rsidRDefault="00550B1E" w:rsidP="00E1371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1371D">
              <w:rPr>
                <w:rFonts w:ascii="Arial" w:hAnsi="Arial" w:cs="Arial"/>
                <w:b/>
                <w:sz w:val="22"/>
                <w:szCs w:val="22"/>
              </w:rPr>
              <w:t>RESPONSABILIDAD  PERSONAL Y SOCIAL</w:t>
            </w:r>
          </w:p>
          <w:p w:rsidR="00550B1E" w:rsidRPr="00F4063F" w:rsidRDefault="00550B1E" w:rsidP="00E1371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F4063F">
              <w:rPr>
                <w:rFonts w:ascii="Arial" w:hAnsi="Arial" w:cs="Arial"/>
                <w:sz w:val="22"/>
                <w:szCs w:val="22"/>
                <w:lang w:val="es-ES"/>
              </w:rPr>
              <w:t xml:space="preserve">Los estudiantes se hacen responsables de sus acciones personales y éticas. </w:t>
            </w:r>
            <w:r w:rsidRPr="00F4063F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proofErr w:type="gramStart"/>
            <w:r w:rsidR="00BB4692">
              <w:rPr>
                <w:rFonts w:ascii="Arial" w:hAnsi="Arial" w:cs="Arial"/>
                <w:sz w:val="22"/>
                <w:szCs w:val="22"/>
              </w:rPr>
              <w:t>ejemplo</w:t>
            </w:r>
            <w:proofErr w:type="spellEnd"/>
            <w:proofErr w:type="gramEnd"/>
            <w:r w:rsidR="00BB4692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="00075DA8">
              <w:rPr>
                <w:rFonts w:ascii="Arial" w:hAnsi="Arial" w:cs="Arial"/>
                <w:sz w:val="22"/>
                <w:szCs w:val="22"/>
              </w:rPr>
              <w:t>D</w:t>
            </w:r>
            <w:r w:rsidRPr="00F4063F">
              <w:rPr>
                <w:rFonts w:ascii="Arial" w:hAnsi="Arial" w:cs="Arial"/>
                <w:sz w:val="22"/>
                <w:szCs w:val="22"/>
              </w:rPr>
              <w:t>emostrando</w:t>
            </w:r>
            <w:proofErr w:type="spellEnd"/>
            <w:r w:rsidR="00BB4692">
              <w:rPr>
                <w:rFonts w:ascii="Arial" w:hAnsi="Arial" w:cs="Arial"/>
                <w:sz w:val="22"/>
                <w:szCs w:val="22"/>
              </w:rPr>
              <w:t xml:space="preserve">,  </w:t>
            </w:r>
            <w:proofErr w:type="spellStart"/>
            <w:r w:rsidRPr="00F4063F">
              <w:rPr>
                <w:rFonts w:ascii="Arial" w:hAnsi="Arial" w:cs="Arial"/>
                <w:sz w:val="22"/>
                <w:szCs w:val="22"/>
              </w:rPr>
              <w:t>honestidad</w:t>
            </w:r>
            <w:proofErr w:type="spellEnd"/>
            <w:r w:rsidRPr="00F4063F">
              <w:rPr>
                <w:rFonts w:ascii="Arial" w:hAnsi="Arial" w:cs="Arial"/>
                <w:sz w:val="22"/>
                <w:szCs w:val="22"/>
              </w:rPr>
              <w:t>,</w:t>
            </w:r>
            <w:r w:rsidR="00BB469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4063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4063F">
              <w:rPr>
                <w:rFonts w:ascii="Arial" w:hAnsi="Arial" w:cs="Arial"/>
                <w:sz w:val="22"/>
                <w:szCs w:val="22"/>
              </w:rPr>
              <w:t>justicia</w:t>
            </w:r>
            <w:proofErr w:type="spellEnd"/>
            <w:r w:rsidR="00BB469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4063F">
              <w:rPr>
                <w:rFonts w:ascii="Arial" w:hAnsi="Arial" w:cs="Arial"/>
                <w:sz w:val="22"/>
                <w:szCs w:val="22"/>
              </w:rPr>
              <w:t xml:space="preserve"> e</w:t>
            </w:r>
            <w:r w:rsidR="00BB469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4063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4063F">
              <w:rPr>
                <w:rFonts w:ascii="Arial" w:hAnsi="Arial" w:cs="Arial"/>
                <w:sz w:val="22"/>
                <w:szCs w:val="22"/>
              </w:rPr>
              <w:t>integridad</w:t>
            </w:r>
            <w:proofErr w:type="spellEnd"/>
            <w:r w:rsidR="00F7388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484E36" w:rsidRPr="00E1371D" w:rsidRDefault="00484E36" w:rsidP="006E2F02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EC045F" w:rsidRPr="00E1371D" w:rsidTr="00E1371D">
        <w:tc>
          <w:tcPr>
            <w:tcW w:w="4390" w:type="dxa"/>
            <w:tcBorders>
              <w:bottom w:val="single" w:sz="4" w:space="0" w:color="auto"/>
            </w:tcBorders>
          </w:tcPr>
          <w:p w:rsidR="00EC045F" w:rsidRDefault="002D63FC" w:rsidP="00C31B54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E1371D">
              <w:rPr>
                <w:rFonts w:ascii="Arial" w:hAnsi="Arial" w:cs="Arial"/>
                <w:b/>
                <w:sz w:val="22"/>
                <w:szCs w:val="22"/>
                <w:lang w:val="es-ES"/>
              </w:rPr>
              <w:lastRenderedPageBreak/>
              <w:t>Preguntas esenciales</w:t>
            </w:r>
            <w:r w:rsidR="00EC045F" w:rsidRPr="00E1371D">
              <w:rPr>
                <w:rFonts w:ascii="Arial" w:hAnsi="Arial" w:cs="Arial"/>
                <w:b/>
                <w:sz w:val="22"/>
                <w:szCs w:val="22"/>
                <w:lang w:val="es-ES"/>
              </w:rPr>
              <w:t>:</w:t>
            </w:r>
          </w:p>
          <w:p w:rsidR="00BB4692" w:rsidRPr="00F4063F" w:rsidRDefault="00BB4692" w:rsidP="00C31B54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EC045F" w:rsidRPr="00F4063F" w:rsidRDefault="00550B1E" w:rsidP="00C31B54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proofErr w:type="spellStart"/>
            <w:r w:rsidRPr="00F4063F">
              <w:rPr>
                <w:rFonts w:ascii="Arial" w:hAnsi="Arial" w:cs="Arial"/>
                <w:sz w:val="22"/>
                <w:szCs w:val="22"/>
                <w:lang w:val="es-ES"/>
              </w:rPr>
              <w:t xml:space="preserve">Por </w:t>
            </w:r>
            <w:r w:rsidR="00BB4692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F4063F">
              <w:rPr>
                <w:rFonts w:ascii="Arial" w:hAnsi="Arial" w:cs="Arial"/>
                <w:sz w:val="22"/>
                <w:szCs w:val="22"/>
                <w:lang w:val="es-ES"/>
              </w:rPr>
              <w:t>que</w:t>
            </w:r>
            <w:proofErr w:type="spellEnd"/>
            <w:r w:rsidRPr="00F4063F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="00BB4692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F4063F">
              <w:rPr>
                <w:rFonts w:ascii="Arial" w:hAnsi="Arial" w:cs="Arial"/>
                <w:sz w:val="22"/>
                <w:szCs w:val="22"/>
                <w:lang w:val="es-ES"/>
              </w:rPr>
              <w:t>los patrones de locomoción son importantes en nuestra vida diaria</w:t>
            </w:r>
            <w:proofErr w:type="gramStart"/>
            <w:r w:rsidRPr="00F4063F">
              <w:rPr>
                <w:rFonts w:ascii="Arial" w:hAnsi="Arial" w:cs="Arial"/>
                <w:sz w:val="22"/>
                <w:szCs w:val="22"/>
                <w:lang w:val="es-ES"/>
              </w:rPr>
              <w:t>?</w:t>
            </w:r>
            <w:proofErr w:type="gramEnd"/>
          </w:p>
          <w:p w:rsidR="00DE7BD7" w:rsidRPr="00F4063F" w:rsidRDefault="00DE7BD7" w:rsidP="00C31B54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550B1E" w:rsidRPr="00E1371D" w:rsidRDefault="00550B1E" w:rsidP="00C31B54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F4063F">
              <w:rPr>
                <w:rFonts w:ascii="Arial" w:hAnsi="Arial" w:cs="Arial"/>
                <w:sz w:val="22"/>
                <w:szCs w:val="22"/>
                <w:lang w:val="es-ES"/>
              </w:rPr>
              <w:t xml:space="preserve">De algunos ejemplos en donde usted </w:t>
            </w:r>
            <w:r w:rsidR="00DE7BD7" w:rsidRPr="00F4063F">
              <w:rPr>
                <w:rFonts w:ascii="Arial" w:hAnsi="Arial" w:cs="Arial"/>
                <w:sz w:val="22"/>
                <w:szCs w:val="22"/>
                <w:lang w:val="es-ES"/>
              </w:rPr>
              <w:t>utilizaría</w:t>
            </w:r>
            <w:r w:rsidRPr="00F4063F">
              <w:rPr>
                <w:rFonts w:ascii="Arial" w:hAnsi="Arial" w:cs="Arial"/>
                <w:sz w:val="22"/>
                <w:szCs w:val="22"/>
                <w:lang w:val="es-ES"/>
              </w:rPr>
              <w:t xml:space="preserve"> en la cotidianidad los patrones locomoción</w:t>
            </w:r>
            <w:proofErr w:type="gramStart"/>
            <w:r w:rsidRPr="00F4063F">
              <w:rPr>
                <w:rFonts w:ascii="Arial" w:hAnsi="Arial" w:cs="Arial"/>
                <w:sz w:val="22"/>
                <w:szCs w:val="22"/>
                <w:lang w:val="es-ES"/>
              </w:rPr>
              <w:t>?</w:t>
            </w:r>
            <w:proofErr w:type="gramEnd"/>
          </w:p>
        </w:tc>
        <w:tc>
          <w:tcPr>
            <w:tcW w:w="4538" w:type="dxa"/>
            <w:tcBorders>
              <w:bottom w:val="single" w:sz="4" w:space="0" w:color="auto"/>
            </w:tcBorders>
          </w:tcPr>
          <w:p w:rsidR="00EC045F" w:rsidRPr="00E1371D" w:rsidRDefault="00F40278" w:rsidP="00C31B54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E1371D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Vocabulario </w:t>
            </w:r>
            <w:r w:rsidR="00E861EA" w:rsidRPr="00E1371D">
              <w:rPr>
                <w:rFonts w:ascii="Arial" w:hAnsi="Arial" w:cs="Arial"/>
                <w:b/>
                <w:sz w:val="22"/>
                <w:szCs w:val="22"/>
                <w:lang w:val="es-ES"/>
              </w:rPr>
              <w:t>académico</w:t>
            </w:r>
            <w:r w:rsidR="00484E36" w:rsidRPr="00E1371D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 </w:t>
            </w:r>
            <w:r w:rsidR="00BB4692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 </w:t>
            </w:r>
            <w:r w:rsidR="00484E36" w:rsidRPr="00E1371D">
              <w:rPr>
                <w:rFonts w:ascii="Arial" w:hAnsi="Arial" w:cs="Arial"/>
                <w:b/>
                <w:sz w:val="22"/>
                <w:szCs w:val="22"/>
                <w:lang w:val="es-ES"/>
              </w:rPr>
              <w:t>o</w:t>
            </w:r>
            <w:r w:rsidR="00BB4692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 </w:t>
            </w:r>
            <w:r w:rsidR="00484E36" w:rsidRPr="00E1371D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 disciplinar</w:t>
            </w:r>
            <w:r w:rsidR="00BB4692">
              <w:rPr>
                <w:rFonts w:ascii="Arial" w:hAnsi="Arial" w:cs="Arial"/>
                <w:b/>
                <w:sz w:val="22"/>
                <w:szCs w:val="22"/>
                <w:lang w:val="es-ES"/>
              </w:rPr>
              <w:t>io.</w:t>
            </w:r>
          </w:p>
          <w:p w:rsidR="00EC045F" w:rsidRPr="00F4063F" w:rsidRDefault="00B76460" w:rsidP="00E1371D">
            <w:pPr>
              <w:numPr>
                <w:ilvl w:val="1"/>
                <w:numId w:val="5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F4063F">
              <w:rPr>
                <w:rFonts w:ascii="Arial" w:hAnsi="Arial" w:cs="Arial"/>
                <w:sz w:val="22"/>
                <w:szCs w:val="22"/>
                <w:lang w:val="es-ES"/>
              </w:rPr>
              <w:t>Patrón</w:t>
            </w:r>
          </w:p>
          <w:p w:rsidR="00DE7BD7" w:rsidRPr="00F4063F" w:rsidRDefault="00DE7BD7" w:rsidP="00E1371D">
            <w:pPr>
              <w:numPr>
                <w:ilvl w:val="1"/>
                <w:numId w:val="5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F4063F">
              <w:rPr>
                <w:rFonts w:ascii="Arial" w:hAnsi="Arial" w:cs="Arial"/>
                <w:sz w:val="22"/>
                <w:szCs w:val="22"/>
                <w:lang w:val="es-ES"/>
              </w:rPr>
              <w:t>Locomoción</w:t>
            </w:r>
          </w:p>
          <w:p w:rsidR="00DE7BD7" w:rsidRPr="00F4063F" w:rsidRDefault="00DE7BD7" w:rsidP="00E1371D">
            <w:pPr>
              <w:numPr>
                <w:ilvl w:val="1"/>
                <w:numId w:val="5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F4063F">
              <w:rPr>
                <w:rFonts w:ascii="Arial" w:hAnsi="Arial" w:cs="Arial"/>
                <w:sz w:val="22"/>
                <w:szCs w:val="22"/>
                <w:lang w:val="es-ES"/>
              </w:rPr>
              <w:t>Gesto</w:t>
            </w:r>
          </w:p>
          <w:p w:rsidR="00EC045F" w:rsidRPr="00CD3D22" w:rsidRDefault="00DE7BD7" w:rsidP="00C31B54">
            <w:pPr>
              <w:numPr>
                <w:ilvl w:val="1"/>
                <w:numId w:val="5"/>
              </w:num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F4063F">
              <w:rPr>
                <w:rFonts w:ascii="Arial" w:hAnsi="Arial" w:cs="Arial"/>
                <w:sz w:val="22"/>
                <w:szCs w:val="22"/>
                <w:lang w:val="es-ES"/>
              </w:rPr>
              <w:t>Reptar</w:t>
            </w:r>
          </w:p>
          <w:p w:rsidR="00CD3D22" w:rsidRPr="00CD3D22" w:rsidRDefault="00CD3D22" w:rsidP="00C31B54">
            <w:pPr>
              <w:numPr>
                <w:ilvl w:val="1"/>
                <w:numId w:val="5"/>
              </w:num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Ejecutar</w:t>
            </w:r>
          </w:p>
          <w:p w:rsidR="00EC045F" w:rsidRPr="00CD3D22" w:rsidRDefault="00075DA8" w:rsidP="00C31B54">
            <w:pPr>
              <w:numPr>
                <w:ilvl w:val="1"/>
                <w:numId w:val="5"/>
              </w:num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Énfasis</w:t>
            </w:r>
          </w:p>
          <w:p w:rsidR="00EC045F" w:rsidRPr="00BB4692" w:rsidRDefault="00BB4692" w:rsidP="00BB4692">
            <w:pPr>
              <w:pStyle w:val="ListParagraph"/>
              <w:numPr>
                <w:ilvl w:val="1"/>
                <w:numId w:val="5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B4692">
              <w:rPr>
                <w:rFonts w:ascii="Arial" w:hAnsi="Arial" w:cs="Arial"/>
                <w:sz w:val="22"/>
                <w:szCs w:val="22"/>
                <w:lang w:val="es-ES"/>
              </w:rPr>
              <w:t>Motriz</w:t>
            </w:r>
          </w:p>
        </w:tc>
      </w:tr>
      <w:tr w:rsidR="00EC045F" w:rsidRPr="00E1371D" w:rsidTr="00F4063F">
        <w:trPr>
          <w:trHeight w:val="566"/>
        </w:trPr>
        <w:tc>
          <w:tcPr>
            <w:tcW w:w="8928" w:type="dxa"/>
            <w:gridSpan w:val="2"/>
            <w:shd w:val="clear" w:color="auto" w:fill="D9D9D9"/>
            <w:vAlign w:val="center"/>
          </w:tcPr>
          <w:p w:rsidR="00EC045F" w:rsidRPr="00F4063F" w:rsidRDefault="002A77F1" w:rsidP="00F4063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E1371D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ETAPA 2 </w:t>
            </w:r>
            <w:r w:rsidR="00E44653" w:rsidRPr="00E1371D">
              <w:rPr>
                <w:rFonts w:ascii="Arial" w:hAnsi="Arial" w:cs="Arial"/>
                <w:b/>
                <w:sz w:val="22"/>
                <w:szCs w:val="22"/>
                <w:lang w:val="es-ES"/>
              </w:rPr>
              <w:t>–</w:t>
            </w:r>
            <w:r w:rsidRPr="00E1371D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 EV</w:t>
            </w:r>
            <w:r w:rsidR="00E44653" w:rsidRPr="00E1371D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IDENCIA DE </w:t>
            </w:r>
            <w:r w:rsidR="00192B0F" w:rsidRPr="00E1371D">
              <w:rPr>
                <w:rFonts w:ascii="Arial" w:hAnsi="Arial" w:cs="Arial"/>
                <w:b/>
                <w:sz w:val="22"/>
                <w:szCs w:val="22"/>
                <w:lang w:val="es-ES"/>
              </w:rPr>
              <w:t>EVALUACIÓN</w:t>
            </w:r>
          </w:p>
        </w:tc>
      </w:tr>
      <w:tr w:rsidR="00EC045F" w:rsidRPr="0051078F" w:rsidTr="00E1371D">
        <w:tc>
          <w:tcPr>
            <w:tcW w:w="8928" w:type="dxa"/>
            <w:gridSpan w:val="2"/>
            <w:tcBorders>
              <w:bottom w:val="single" w:sz="4" w:space="0" w:color="auto"/>
            </w:tcBorders>
          </w:tcPr>
          <w:p w:rsidR="00EC045F" w:rsidRPr="00E1371D" w:rsidRDefault="00EC045F" w:rsidP="00C31B54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  <w:p w:rsidR="00F4063F" w:rsidRPr="00E1371D" w:rsidRDefault="00F4063F" w:rsidP="00F4063F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E1371D">
              <w:rPr>
                <w:rFonts w:ascii="Arial" w:hAnsi="Arial" w:cs="Arial"/>
                <w:sz w:val="22"/>
                <w:szCs w:val="22"/>
                <w:lang w:val="es-ES"/>
              </w:rPr>
              <w:t>Actitud y disposición al trabajo.</w:t>
            </w:r>
          </w:p>
          <w:p w:rsidR="00F4063F" w:rsidRPr="00E1371D" w:rsidRDefault="00075DA8" w:rsidP="00F4063F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Socialización  </w:t>
            </w:r>
            <w:r w:rsidR="00935DF8">
              <w:rPr>
                <w:rFonts w:ascii="Arial" w:hAnsi="Arial" w:cs="Arial"/>
                <w:sz w:val="22"/>
                <w:szCs w:val="22"/>
                <w:lang w:val="es-ES"/>
              </w:rPr>
              <w:t xml:space="preserve"> en grupo de  los diferentes  conceptos.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</w:p>
          <w:p w:rsidR="00F4063F" w:rsidRPr="00E1371D" w:rsidRDefault="00F4063F" w:rsidP="00F4063F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E1371D">
              <w:rPr>
                <w:rFonts w:ascii="Arial" w:hAnsi="Arial" w:cs="Arial"/>
                <w:sz w:val="22"/>
                <w:szCs w:val="22"/>
                <w:lang w:val="es-ES"/>
              </w:rPr>
              <w:t xml:space="preserve">Trabajo de clase, individual </w:t>
            </w:r>
            <w:r w:rsidR="006F6A83">
              <w:rPr>
                <w:rFonts w:ascii="Arial" w:hAnsi="Arial" w:cs="Arial"/>
                <w:sz w:val="22"/>
                <w:szCs w:val="22"/>
                <w:lang w:val="es-ES"/>
              </w:rPr>
              <w:t xml:space="preserve">  </w:t>
            </w:r>
            <w:r w:rsidRPr="00E1371D">
              <w:rPr>
                <w:rFonts w:ascii="Arial" w:hAnsi="Arial" w:cs="Arial"/>
                <w:sz w:val="22"/>
                <w:szCs w:val="22"/>
                <w:lang w:val="es-ES"/>
              </w:rPr>
              <w:t xml:space="preserve">y </w:t>
            </w:r>
            <w:r w:rsidR="006F6A83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E1371D">
              <w:rPr>
                <w:rFonts w:ascii="Arial" w:hAnsi="Arial" w:cs="Arial"/>
                <w:sz w:val="22"/>
                <w:szCs w:val="22"/>
                <w:lang w:val="es-ES"/>
              </w:rPr>
              <w:t>en grupo.</w:t>
            </w:r>
          </w:p>
          <w:p w:rsidR="00EC045F" w:rsidRDefault="00F4063F" w:rsidP="00F4063F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E1371D">
              <w:rPr>
                <w:rFonts w:ascii="Arial" w:hAnsi="Arial" w:cs="Arial"/>
                <w:sz w:val="22"/>
                <w:szCs w:val="22"/>
                <w:lang w:val="es-ES"/>
              </w:rPr>
              <w:t>Habilidades coordinativas en los diferentes patrones de locomoción.</w:t>
            </w:r>
          </w:p>
          <w:p w:rsidR="00A13180" w:rsidRPr="00CD3D22" w:rsidRDefault="00A13180" w:rsidP="00F4063F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Respeto   y s</w:t>
            </w:r>
            <w:r w:rsidR="00CD3D22">
              <w:rPr>
                <w:rFonts w:ascii="Arial" w:hAnsi="Arial" w:cs="Arial"/>
                <w:sz w:val="22"/>
                <w:szCs w:val="22"/>
                <w:lang w:val="es-ES"/>
              </w:rPr>
              <w:t>olidaridad  con sus  compañeros.</w:t>
            </w:r>
          </w:p>
          <w:p w:rsidR="00F4063F" w:rsidRPr="00E1371D" w:rsidRDefault="00F4063F" w:rsidP="00F4063F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</w:tr>
      <w:tr w:rsidR="00EC045F" w:rsidRPr="00E1371D" w:rsidTr="00F4063F">
        <w:trPr>
          <w:trHeight w:val="596"/>
        </w:trPr>
        <w:tc>
          <w:tcPr>
            <w:tcW w:w="8928" w:type="dxa"/>
            <w:gridSpan w:val="2"/>
            <w:shd w:val="clear" w:color="auto" w:fill="D9D9D9"/>
            <w:vAlign w:val="center"/>
          </w:tcPr>
          <w:p w:rsidR="00DE7BD7" w:rsidRPr="00E1371D" w:rsidRDefault="005F1683" w:rsidP="00F4063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E1371D">
              <w:rPr>
                <w:rFonts w:ascii="Arial" w:hAnsi="Arial" w:cs="Arial"/>
                <w:b/>
                <w:sz w:val="22"/>
                <w:szCs w:val="22"/>
                <w:lang w:val="es-ES"/>
              </w:rPr>
              <w:t>ETAPA 3 – ACTIVIDADES DE APRENDIZAJE</w:t>
            </w:r>
          </w:p>
        </w:tc>
      </w:tr>
      <w:tr w:rsidR="00EC045F" w:rsidRPr="0051078F" w:rsidTr="00E1371D">
        <w:tc>
          <w:tcPr>
            <w:tcW w:w="8928" w:type="dxa"/>
            <w:gridSpan w:val="2"/>
          </w:tcPr>
          <w:p w:rsidR="00EC045F" w:rsidRPr="00E1371D" w:rsidRDefault="00EC045F" w:rsidP="00C31B54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F4063F" w:rsidRPr="00F4063F" w:rsidRDefault="00F4063F" w:rsidP="00F4063F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F4063F">
              <w:rPr>
                <w:rFonts w:ascii="Arial" w:hAnsi="Arial" w:cs="Arial"/>
                <w:sz w:val="22"/>
                <w:szCs w:val="22"/>
                <w:lang w:val="es-ES"/>
              </w:rPr>
              <w:t>Caminatas por diferentes superficies.</w:t>
            </w:r>
          </w:p>
          <w:p w:rsidR="00F4063F" w:rsidRPr="00F4063F" w:rsidRDefault="00F4063F" w:rsidP="00F4063F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F4063F">
              <w:rPr>
                <w:rFonts w:ascii="Arial" w:hAnsi="Arial" w:cs="Arial"/>
                <w:sz w:val="22"/>
                <w:szCs w:val="22"/>
                <w:lang w:val="es-ES"/>
              </w:rPr>
              <w:t>Carreras a diferentes distancias.</w:t>
            </w:r>
          </w:p>
          <w:p w:rsidR="00F4063F" w:rsidRPr="00F4063F" w:rsidRDefault="00F4063F" w:rsidP="00F4063F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F4063F">
              <w:rPr>
                <w:rFonts w:ascii="Arial" w:hAnsi="Arial" w:cs="Arial"/>
                <w:sz w:val="22"/>
                <w:szCs w:val="22"/>
                <w:lang w:val="es-ES"/>
              </w:rPr>
              <w:t>Juegos  de correr.</w:t>
            </w:r>
          </w:p>
          <w:p w:rsidR="00484E36" w:rsidRDefault="006D3825" w:rsidP="00F4063F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F4063F">
              <w:rPr>
                <w:rFonts w:ascii="Arial" w:hAnsi="Arial" w:cs="Arial"/>
                <w:sz w:val="22"/>
                <w:szCs w:val="22"/>
                <w:lang w:val="es-ES"/>
              </w:rPr>
              <w:t>Pre deportivos</w:t>
            </w:r>
            <w:r w:rsidR="00F4063F" w:rsidRPr="00F4063F">
              <w:rPr>
                <w:rFonts w:ascii="Arial" w:hAnsi="Arial" w:cs="Arial"/>
                <w:sz w:val="22"/>
                <w:szCs w:val="22"/>
                <w:lang w:val="es-ES"/>
              </w:rPr>
              <w:t xml:space="preserve">, de </w:t>
            </w:r>
            <w:r w:rsidRPr="00F4063F">
              <w:rPr>
                <w:rFonts w:ascii="Arial" w:hAnsi="Arial" w:cs="Arial"/>
                <w:sz w:val="22"/>
                <w:szCs w:val="22"/>
                <w:lang w:val="es-ES"/>
              </w:rPr>
              <w:t>fútbol,</w:t>
            </w:r>
            <w:r w:rsidR="00F4063F" w:rsidRPr="00F4063F">
              <w:rPr>
                <w:rFonts w:ascii="Arial" w:hAnsi="Arial" w:cs="Arial"/>
                <w:sz w:val="22"/>
                <w:szCs w:val="22"/>
                <w:lang w:val="es-ES"/>
              </w:rPr>
              <w:t xml:space="preserve"> voleibol, baloncesto .  Ejercicios de pasar </w:t>
            </w:r>
            <w:r w:rsidRPr="00F4063F">
              <w:rPr>
                <w:rFonts w:ascii="Arial" w:hAnsi="Arial" w:cs="Arial"/>
                <w:sz w:val="22"/>
                <w:szCs w:val="22"/>
                <w:lang w:val="es-ES"/>
              </w:rPr>
              <w:t>recibir, lanzar</w:t>
            </w:r>
            <w:r w:rsidR="00E13743">
              <w:rPr>
                <w:rFonts w:ascii="Arial" w:hAnsi="Arial" w:cs="Arial"/>
                <w:sz w:val="22"/>
                <w:szCs w:val="22"/>
                <w:lang w:val="es-ES"/>
              </w:rPr>
              <w:t>,  golpear.</w:t>
            </w:r>
          </w:p>
          <w:p w:rsidR="00F4063F" w:rsidRPr="00E1371D" w:rsidRDefault="00F4063F" w:rsidP="00F4063F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EC045F" w:rsidRPr="0051078F" w:rsidTr="00E1371D">
        <w:trPr>
          <w:trHeight w:val="490"/>
        </w:trPr>
        <w:tc>
          <w:tcPr>
            <w:tcW w:w="8928" w:type="dxa"/>
            <w:gridSpan w:val="2"/>
            <w:vAlign w:val="center"/>
          </w:tcPr>
          <w:p w:rsidR="00EC045F" w:rsidRDefault="00CF754E" w:rsidP="0025665D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E1371D">
              <w:rPr>
                <w:rFonts w:ascii="Arial" w:hAnsi="Arial" w:cs="Arial"/>
                <w:b/>
                <w:sz w:val="22"/>
                <w:szCs w:val="22"/>
                <w:lang w:val="es-ES"/>
              </w:rPr>
              <w:t>MATERIALES Y RECURSOS</w:t>
            </w:r>
            <w:r w:rsidR="005D1E44" w:rsidRPr="00E1371D">
              <w:rPr>
                <w:rFonts w:ascii="Arial" w:hAnsi="Arial" w:cs="Arial"/>
                <w:b/>
                <w:sz w:val="22"/>
                <w:szCs w:val="22"/>
                <w:lang w:val="es-ES"/>
              </w:rPr>
              <w:t>:</w:t>
            </w:r>
          </w:p>
          <w:p w:rsidR="00196ACD" w:rsidRPr="00E1371D" w:rsidRDefault="00196ACD" w:rsidP="0025665D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  <w:p w:rsidR="00DE7BD7" w:rsidRPr="00F4063F" w:rsidRDefault="00DE7BD7" w:rsidP="0025665D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F4063F">
              <w:rPr>
                <w:rFonts w:ascii="Arial" w:hAnsi="Arial" w:cs="Arial"/>
                <w:sz w:val="22"/>
                <w:szCs w:val="22"/>
                <w:lang w:val="es-ES"/>
              </w:rPr>
              <w:t>Alrededores del colegio.</w:t>
            </w:r>
          </w:p>
          <w:p w:rsidR="00DE7BD7" w:rsidRPr="00F4063F" w:rsidRDefault="00DE7BD7" w:rsidP="0025665D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F4063F">
              <w:rPr>
                <w:rFonts w:ascii="Arial" w:hAnsi="Arial" w:cs="Arial"/>
                <w:sz w:val="22"/>
                <w:szCs w:val="22"/>
                <w:lang w:val="es-ES"/>
              </w:rPr>
              <w:t>Cancha de fútbol.</w:t>
            </w:r>
          </w:p>
          <w:p w:rsidR="00DE7BD7" w:rsidRPr="00F4063F" w:rsidRDefault="00DE7BD7" w:rsidP="0025665D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F4063F">
              <w:rPr>
                <w:rFonts w:ascii="Arial" w:hAnsi="Arial" w:cs="Arial"/>
                <w:sz w:val="22"/>
                <w:szCs w:val="22"/>
                <w:lang w:val="es-ES"/>
              </w:rPr>
              <w:t>Conos.</w:t>
            </w:r>
          </w:p>
          <w:p w:rsidR="00DE7BD7" w:rsidRPr="00F4063F" w:rsidRDefault="00DE7BD7" w:rsidP="0025665D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F4063F">
              <w:rPr>
                <w:rFonts w:ascii="Arial" w:hAnsi="Arial" w:cs="Arial"/>
                <w:sz w:val="22"/>
                <w:szCs w:val="22"/>
                <w:lang w:val="es-ES"/>
              </w:rPr>
              <w:t>Colchonetas.</w:t>
            </w:r>
          </w:p>
          <w:p w:rsidR="00DE7BD7" w:rsidRPr="00F4063F" w:rsidRDefault="00DE7BD7" w:rsidP="0025665D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proofErr w:type="spellStart"/>
            <w:r w:rsidRPr="00F4063F">
              <w:rPr>
                <w:rFonts w:ascii="Arial" w:hAnsi="Arial" w:cs="Arial"/>
                <w:sz w:val="22"/>
                <w:szCs w:val="22"/>
                <w:lang w:val="es-ES"/>
              </w:rPr>
              <w:t>Kiosko</w:t>
            </w:r>
            <w:proofErr w:type="spellEnd"/>
            <w:r w:rsidRPr="00F4063F">
              <w:rPr>
                <w:rFonts w:ascii="Arial" w:hAnsi="Arial" w:cs="Arial"/>
                <w:sz w:val="22"/>
                <w:szCs w:val="22"/>
                <w:lang w:val="es-ES"/>
              </w:rPr>
              <w:t>.</w:t>
            </w:r>
          </w:p>
          <w:p w:rsidR="00DE7BD7" w:rsidRPr="00F4063F" w:rsidRDefault="00DE7BD7" w:rsidP="0025665D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F4063F">
              <w:rPr>
                <w:rFonts w:ascii="Arial" w:hAnsi="Arial" w:cs="Arial"/>
                <w:sz w:val="22"/>
                <w:szCs w:val="22"/>
                <w:lang w:val="es-ES"/>
              </w:rPr>
              <w:t>Cronometro.</w:t>
            </w:r>
          </w:p>
          <w:p w:rsidR="00DE7BD7" w:rsidRDefault="00DE7BD7" w:rsidP="0025665D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F4063F">
              <w:rPr>
                <w:rFonts w:ascii="Arial" w:hAnsi="Arial" w:cs="Arial"/>
                <w:sz w:val="22"/>
                <w:szCs w:val="22"/>
                <w:lang w:val="es-ES"/>
              </w:rPr>
              <w:t>Lazos.</w:t>
            </w:r>
          </w:p>
          <w:p w:rsidR="00D043A2" w:rsidRDefault="00D043A2" w:rsidP="0025665D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Coliseo.</w:t>
            </w:r>
          </w:p>
          <w:p w:rsidR="00247929" w:rsidRPr="00E1371D" w:rsidRDefault="00247929" w:rsidP="0025665D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Pito.</w:t>
            </w:r>
          </w:p>
        </w:tc>
      </w:tr>
    </w:tbl>
    <w:p w:rsidR="00C31B54" w:rsidRDefault="00C31B54" w:rsidP="00C31B54">
      <w:pPr>
        <w:jc w:val="center"/>
        <w:rPr>
          <w:rFonts w:ascii="Arial" w:hAnsi="Arial" w:cs="Arial"/>
          <w:b/>
          <w:bCs/>
          <w:sz w:val="22"/>
          <w:szCs w:val="22"/>
          <w:lang w:val="es-ES"/>
        </w:rPr>
      </w:pPr>
    </w:p>
    <w:sectPr w:rsidR="00C31B54" w:rsidSect="00B06518">
      <w:pgSz w:w="12240" w:h="15840"/>
      <w:pgMar w:top="1079" w:right="1701" w:bottom="993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A6A69"/>
    <w:multiLevelType w:val="hybridMultilevel"/>
    <w:tmpl w:val="DFF8D0EA"/>
    <w:lvl w:ilvl="0" w:tplc="096CBA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1A0AA4"/>
    <w:multiLevelType w:val="hybridMultilevel"/>
    <w:tmpl w:val="ACD4B0E6"/>
    <w:lvl w:ilvl="0" w:tplc="0C0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52403B"/>
    <w:multiLevelType w:val="hybridMultilevel"/>
    <w:tmpl w:val="8938C8FE"/>
    <w:lvl w:ilvl="0" w:tplc="0C0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38CEF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CC79E1"/>
    <w:multiLevelType w:val="hybridMultilevel"/>
    <w:tmpl w:val="E28CA494"/>
    <w:lvl w:ilvl="0" w:tplc="0C0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9702A4"/>
    <w:multiLevelType w:val="hybridMultilevel"/>
    <w:tmpl w:val="ECF885F2"/>
    <w:lvl w:ilvl="0" w:tplc="0C0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A3C42BD"/>
    <w:multiLevelType w:val="hybridMultilevel"/>
    <w:tmpl w:val="3DEC1422"/>
    <w:lvl w:ilvl="0" w:tplc="0C0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D9D4B2C"/>
    <w:multiLevelType w:val="hybridMultilevel"/>
    <w:tmpl w:val="4C96960C"/>
    <w:lvl w:ilvl="0" w:tplc="0C0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D546CE"/>
    <w:rsid w:val="0001781B"/>
    <w:rsid w:val="00023D5A"/>
    <w:rsid w:val="000438E0"/>
    <w:rsid w:val="0004521F"/>
    <w:rsid w:val="0007577F"/>
    <w:rsid w:val="00075DA8"/>
    <w:rsid w:val="000B74EF"/>
    <w:rsid w:val="000F219D"/>
    <w:rsid w:val="00134682"/>
    <w:rsid w:val="00173BFC"/>
    <w:rsid w:val="00175A99"/>
    <w:rsid w:val="00192B0F"/>
    <w:rsid w:val="00196ACD"/>
    <w:rsid w:val="001F7755"/>
    <w:rsid w:val="002104C5"/>
    <w:rsid w:val="00247929"/>
    <w:rsid w:val="0025665D"/>
    <w:rsid w:val="002578F4"/>
    <w:rsid w:val="00273C18"/>
    <w:rsid w:val="0028313A"/>
    <w:rsid w:val="002A77F1"/>
    <w:rsid w:val="002D63FC"/>
    <w:rsid w:val="002F2EC6"/>
    <w:rsid w:val="00335D62"/>
    <w:rsid w:val="00342492"/>
    <w:rsid w:val="00356169"/>
    <w:rsid w:val="003617A1"/>
    <w:rsid w:val="0039468F"/>
    <w:rsid w:val="00395226"/>
    <w:rsid w:val="003B0551"/>
    <w:rsid w:val="003E3EF1"/>
    <w:rsid w:val="0044337A"/>
    <w:rsid w:val="004525C3"/>
    <w:rsid w:val="00484E36"/>
    <w:rsid w:val="00494151"/>
    <w:rsid w:val="004956B2"/>
    <w:rsid w:val="004959C1"/>
    <w:rsid w:val="004B2DDC"/>
    <w:rsid w:val="004D69D1"/>
    <w:rsid w:val="0051078F"/>
    <w:rsid w:val="005229AF"/>
    <w:rsid w:val="00550B1E"/>
    <w:rsid w:val="005A2C76"/>
    <w:rsid w:val="005A4EDE"/>
    <w:rsid w:val="005A673A"/>
    <w:rsid w:val="005D1E44"/>
    <w:rsid w:val="005E12C4"/>
    <w:rsid w:val="005E34C8"/>
    <w:rsid w:val="005F1683"/>
    <w:rsid w:val="00616CC3"/>
    <w:rsid w:val="00646BC9"/>
    <w:rsid w:val="00663512"/>
    <w:rsid w:val="006809EE"/>
    <w:rsid w:val="00683AB8"/>
    <w:rsid w:val="006D3825"/>
    <w:rsid w:val="006D5ADC"/>
    <w:rsid w:val="006E2F02"/>
    <w:rsid w:val="006F6A83"/>
    <w:rsid w:val="00700703"/>
    <w:rsid w:val="00703323"/>
    <w:rsid w:val="00703C7B"/>
    <w:rsid w:val="00726D2F"/>
    <w:rsid w:val="00734E9E"/>
    <w:rsid w:val="00760CC8"/>
    <w:rsid w:val="007900EE"/>
    <w:rsid w:val="007A6319"/>
    <w:rsid w:val="007B4B3B"/>
    <w:rsid w:val="007D4D5C"/>
    <w:rsid w:val="00817D82"/>
    <w:rsid w:val="00832894"/>
    <w:rsid w:val="0084250C"/>
    <w:rsid w:val="008431FC"/>
    <w:rsid w:val="0085073A"/>
    <w:rsid w:val="008638EB"/>
    <w:rsid w:val="00887CDF"/>
    <w:rsid w:val="00893BF3"/>
    <w:rsid w:val="00935DF8"/>
    <w:rsid w:val="00974439"/>
    <w:rsid w:val="00976BAC"/>
    <w:rsid w:val="009D6CC3"/>
    <w:rsid w:val="00A0268F"/>
    <w:rsid w:val="00A07DAA"/>
    <w:rsid w:val="00A13180"/>
    <w:rsid w:val="00A376D9"/>
    <w:rsid w:val="00A55221"/>
    <w:rsid w:val="00A61753"/>
    <w:rsid w:val="00A93F7A"/>
    <w:rsid w:val="00AB3131"/>
    <w:rsid w:val="00AB787B"/>
    <w:rsid w:val="00AF19B4"/>
    <w:rsid w:val="00AF5C8A"/>
    <w:rsid w:val="00AF7F4A"/>
    <w:rsid w:val="00B06518"/>
    <w:rsid w:val="00B14209"/>
    <w:rsid w:val="00B31829"/>
    <w:rsid w:val="00B76460"/>
    <w:rsid w:val="00B8291D"/>
    <w:rsid w:val="00B95A03"/>
    <w:rsid w:val="00BB4692"/>
    <w:rsid w:val="00BD11E7"/>
    <w:rsid w:val="00BD2323"/>
    <w:rsid w:val="00BE3184"/>
    <w:rsid w:val="00C04AC0"/>
    <w:rsid w:val="00C25702"/>
    <w:rsid w:val="00C31B54"/>
    <w:rsid w:val="00C941BF"/>
    <w:rsid w:val="00CD3D22"/>
    <w:rsid w:val="00CF754E"/>
    <w:rsid w:val="00D043A2"/>
    <w:rsid w:val="00D546CE"/>
    <w:rsid w:val="00D54EAF"/>
    <w:rsid w:val="00D57158"/>
    <w:rsid w:val="00D63A16"/>
    <w:rsid w:val="00DC2ED0"/>
    <w:rsid w:val="00DD2AE6"/>
    <w:rsid w:val="00DD5B72"/>
    <w:rsid w:val="00DE2EB0"/>
    <w:rsid w:val="00DE7BD7"/>
    <w:rsid w:val="00E1371D"/>
    <w:rsid w:val="00E13743"/>
    <w:rsid w:val="00E1531B"/>
    <w:rsid w:val="00E44293"/>
    <w:rsid w:val="00E44653"/>
    <w:rsid w:val="00E54476"/>
    <w:rsid w:val="00E60592"/>
    <w:rsid w:val="00E81829"/>
    <w:rsid w:val="00E861EA"/>
    <w:rsid w:val="00E9455F"/>
    <w:rsid w:val="00EC045F"/>
    <w:rsid w:val="00F2471E"/>
    <w:rsid w:val="00F40278"/>
    <w:rsid w:val="00F4063F"/>
    <w:rsid w:val="00F43B66"/>
    <w:rsid w:val="00F62B5E"/>
    <w:rsid w:val="00F6430C"/>
    <w:rsid w:val="00F7388E"/>
    <w:rsid w:val="00FC4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45F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EC045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rial" w:hAnsi="Arial" w:cs="Arial"/>
      <w:b/>
      <w:bCs/>
    </w:rPr>
  </w:style>
  <w:style w:type="table" w:styleId="TableGrid">
    <w:name w:val="Table Grid"/>
    <w:basedOn w:val="TableNormal"/>
    <w:rsid w:val="00EC04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DC2ED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4063F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4063F"/>
    <w:rPr>
      <w:rFonts w:ascii="Calibri" w:eastAsia="Calibri" w:hAnsi="Calibri"/>
      <w:sz w:val="22"/>
      <w:szCs w:val="22"/>
      <w:lang w:val="en-US" w:eastAsia="en-US"/>
    </w:rPr>
  </w:style>
  <w:style w:type="character" w:customStyle="1" w:styleId="BodyText3Char">
    <w:name w:val="Body Text 3 Char"/>
    <w:basedOn w:val="DefaultParagraphFont"/>
    <w:link w:val="BodyText3"/>
    <w:rsid w:val="00D63A16"/>
    <w:rPr>
      <w:rFonts w:ascii="Arial" w:hAnsi="Arial" w:cs="Arial"/>
      <w:b/>
      <w:bCs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B46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45F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EC045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rial" w:hAnsi="Arial" w:cs="Arial"/>
      <w:b/>
      <w:bCs/>
    </w:rPr>
  </w:style>
  <w:style w:type="table" w:styleId="TableGrid">
    <w:name w:val="Table Grid"/>
    <w:basedOn w:val="TableNormal"/>
    <w:rsid w:val="00EC04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DC2ED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4063F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Encabezado Car"/>
    <w:basedOn w:val="DefaultParagraphFont"/>
    <w:link w:val="Header"/>
    <w:uiPriority w:val="99"/>
    <w:rsid w:val="00F4063F"/>
    <w:rPr>
      <w:rFonts w:ascii="Calibri" w:eastAsia="Calibri" w:hAnsi="Calibri"/>
      <w:sz w:val="22"/>
      <w:szCs w:val="22"/>
      <w:lang w:val="en-US" w:eastAsia="en-US"/>
    </w:rPr>
  </w:style>
  <w:style w:type="character" w:customStyle="1" w:styleId="BodyText3Char">
    <w:name w:val="Texto independiente 3 Car"/>
    <w:basedOn w:val="DefaultParagraphFont"/>
    <w:link w:val="BodyText3"/>
    <w:rsid w:val="00D63A16"/>
    <w:rPr>
      <w:rFonts w:ascii="Arial" w:hAnsi="Arial" w:cs="Arial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408</Words>
  <Characters>2499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GIMNASIO INGLES</vt:lpstr>
      <vt:lpstr>GIMNASIO INGLES</vt:lpstr>
    </vt:vector>
  </TitlesOfParts>
  <Company>Personal</Company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GIMNASIO INGLES</dc:title>
  <dc:creator>GIMNASIO INGLES</dc:creator>
  <cp:lastModifiedBy>K°2b</cp:lastModifiedBy>
  <cp:revision>33</cp:revision>
  <cp:lastPrinted>2008-01-18T16:02:00Z</cp:lastPrinted>
  <dcterms:created xsi:type="dcterms:W3CDTF">2011-03-04T20:16:00Z</dcterms:created>
  <dcterms:modified xsi:type="dcterms:W3CDTF">2012-08-17T14:56:00Z</dcterms:modified>
</cp:coreProperties>
</file>